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377"/>
        <w:gridCol w:w="709"/>
        <w:gridCol w:w="1559"/>
        <w:gridCol w:w="1276"/>
        <w:gridCol w:w="4803"/>
        <w:gridCol w:w="2124"/>
        <w:gridCol w:w="1685"/>
      </w:tblGrid>
      <w:tr w:rsidR="00BE455F" w:rsidRPr="00BE455F" w14:paraId="05BE74B1" w14:textId="77777777" w:rsidTr="008905C6">
        <w:trPr>
          <w:trHeight w:val="20"/>
        </w:trPr>
        <w:tc>
          <w:tcPr>
            <w:tcW w:w="13994" w:type="dxa"/>
            <w:gridSpan w:val="8"/>
            <w:shd w:val="clear" w:color="auto" w:fill="9CC2E5" w:themeFill="accent1" w:themeFillTint="99"/>
            <w:noWrap/>
            <w:vAlign w:val="center"/>
            <w:hideMark/>
          </w:tcPr>
          <w:p w14:paraId="51871A06" w14:textId="77777777" w:rsidR="00BE455F" w:rsidRDefault="00BE455F" w:rsidP="00DA34B3">
            <w:pPr>
              <w:rPr>
                <w:b/>
                <w:bCs/>
              </w:rPr>
            </w:pPr>
            <w:r w:rsidRPr="00BE455F">
              <w:rPr>
                <w:b/>
                <w:bCs/>
              </w:rPr>
              <w:t>UWAGI PARTNERÓW SPOŁECZNO - GOSPODARCZYCH DO RPO WM 21-27</w:t>
            </w:r>
            <w:r w:rsidR="005B5BD7">
              <w:rPr>
                <w:b/>
                <w:bCs/>
              </w:rPr>
              <w:t xml:space="preserve"> </w:t>
            </w:r>
          </w:p>
          <w:p w14:paraId="46FE2D4C" w14:textId="77777777" w:rsidR="005B5BD7" w:rsidRDefault="005B5BD7" w:rsidP="00DA34B3">
            <w:pPr>
              <w:rPr>
                <w:b/>
                <w:bCs/>
              </w:rPr>
            </w:pPr>
          </w:p>
          <w:p w14:paraId="201CA3A3" w14:textId="77777777" w:rsidR="005B5BD7" w:rsidRPr="00BE455F" w:rsidRDefault="009243CF" w:rsidP="009243C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 Polityki 3: </w:t>
            </w:r>
            <w:r>
              <w:t xml:space="preserve"> </w:t>
            </w:r>
            <w:r w:rsidRPr="009243CF">
              <w:rPr>
                <w:b/>
                <w:bCs/>
              </w:rPr>
              <w:t>Lepiej połączone Mazowsze dzięki zwiększeniu mobilności i udoskonaleniu regionalnych połączeń teleinformatycznych</w:t>
            </w:r>
          </w:p>
        </w:tc>
      </w:tr>
      <w:tr w:rsidR="00DA34B3" w:rsidRPr="00BE455F" w14:paraId="5E70E6C0" w14:textId="77777777" w:rsidTr="002E6344">
        <w:trPr>
          <w:trHeight w:val="20"/>
        </w:trPr>
        <w:tc>
          <w:tcPr>
            <w:tcW w:w="461" w:type="dxa"/>
            <w:shd w:val="clear" w:color="auto" w:fill="9CC2E5" w:themeFill="accent1" w:themeFillTint="99"/>
            <w:vAlign w:val="center"/>
            <w:hideMark/>
          </w:tcPr>
          <w:p w14:paraId="768F60EC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0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1" w:author="Chabiera Robert" w:date="2020-09-18T11:48:00Z">
                  <w:rPr>
                    <w:b/>
                    <w:bCs/>
                  </w:rPr>
                </w:rPrChange>
              </w:rPr>
              <w:t>LP.</w:t>
            </w:r>
          </w:p>
        </w:tc>
        <w:tc>
          <w:tcPr>
            <w:tcW w:w="1377" w:type="dxa"/>
            <w:shd w:val="clear" w:color="auto" w:fill="9CC2E5" w:themeFill="accent1" w:themeFillTint="99"/>
            <w:vAlign w:val="center"/>
            <w:hideMark/>
          </w:tcPr>
          <w:p w14:paraId="75862788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2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3" w:author="Chabiera Robert" w:date="2020-09-18T11:48:00Z">
                  <w:rPr>
                    <w:b/>
                    <w:bCs/>
                  </w:rPr>
                </w:rPrChange>
              </w:rPr>
              <w:t xml:space="preserve">CEL SZCZEGÓŁOWY </w:t>
            </w:r>
          </w:p>
        </w:tc>
        <w:tc>
          <w:tcPr>
            <w:tcW w:w="709" w:type="dxa"/>
            <w:shd w:val="clear" w:color="auto" w:fill="9CC2E5" w:themeFill="accent1" w:themeFillTint="99"/>
            <w:vAlign w:val="center"/>
            <w:hideMark/>
          </w:tcPr>
          <w:p w14:paraId="36A77887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4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5" w:author="Chabiera Robert" w:date="2020-09-18T11:48:00Z">
                  <w:rPr>
                    <w:b/>
                    <w:bCs/>
                  </w:rPr>
                </w:rPrChange>
              </w:rPr>
              <w:t>DATA ZGŁOSZENIA UWAGI (rrrr-mm-dd)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  <w:hideMark/>
          </w:tcPr>
          <w:p w14:paraId="51C7B114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6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7" w:author="Chabiera Robert" w:date="2020-09-18T11:48:00Z">
                  <w:rPr>
                    <w:b/>
                    <w:bCs/>
                  </w:rPr>
                </w:rPrChange>
              </w:rPr>
              <w:t>INSTYTUCJA ZGŁASZAJĄCA UWAGĘ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  <w:hideMark/>
          </w:tcPr>
          <w:p w14:paraId="74E12487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8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9" w:author="Chabiera Robert" w:date="2020-09-18T11:48:00Z">
                  <w:rPr>
                    <w:b/>
                    <w:bCs/>
                  </w:rPr>
                </w:rPrChange>
              </w:rPr>
              <w:t>PUNKT DOKUMENTU/TABELA</w:t>
            </w:r>
          </w:p>
        </w:tc>
        <w:tc>
          <w:tcPr>
            <w:tcW w:w="4803" w:type="dxa"/>
            <w:shd w:val="clear" w:color="auto" w:fill="9CC2E5" w:themeFill="accent1" w:themeFillTint="99"/>
            <w:vAlign w:val="center"/>
            <w:hideMark/>
          </w:tcPr>
          <w:p w14:paraId="7C434E31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10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11" w:author="Chabiera Robert" w:date="2020-09-18T11:48:00Z">
                  <w:rPr>
                    <w:b/>
                    <w:bCs/>
                  </w:rPr>
                </w:rPrChange>
              </w:rPr>
              <w:t>TREŚĆ UWAGI</w:t>
            </w:r>
          </w:p>
        </w:tc>
        <w:tc>
          <w:tcPr>
            <w:tcW w:w="2124" w:type="dxa"/>
            <w:shd w:val="clear" w:color="auto" w:fill="9CC2E5" w:themeFill="accent1" w:themeFillTint="99"/>
            <w:vAlign w:val="center"/>
            <w:hideMark/>
          </w:tcPr>
          <w:p w14:paraId="3D1BB772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12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13" w:author="Chabiera Robert" w:date="2020-09-18T11:48:00Z">
                  <w:rPr>
                    <w:b/>
                    <w:bCs/>
                  </w:rPr>
                </w:rPrChange>
              </w:rPr>
              <w:t>UZASADNIENIE</w:t>
            </w:r>
          </w:p>
        </w:tc>
        <w:tc>
          <w:tcPr>
            <w:tcW w:w="1685" w:type="dxa"/>
            <w:shd w:val="clear" w:color="auto" w:fill="9CC2E5" w:themeFill="accent1" w:themeFillTint="99"/>
            <w:vAlign w:val="center"/>
            <w:hideMark/>
          </w:tcPr>
          <w:p w14:paraId="6B595DD0" w14:textId="77777777" w:rsidR="00BE455F" w:rsidRPr="00C0516D" w:rsidRDefault="00BE455F" w:rsidP="00DA34B3">
            <w:pPr>
              <w:rPr>
                <w:b/>
                <w:bCs/>
                <w:sz w:val="16"/>
                <w:szCs w:val="16"/>
                <w:rPrChange w:id="14" w:author="Chabiera Robert" w:date="2020-09-18T11:48:00Z">
                  <w:rPr>
                    <w:b/>
                    <w:bCs/>
                  </w:rPr>
                </w:rPrChange>
              </w:rPr>
            </w:pPr>
            <w:r w:rsidRPr="00C0516D">
              <w:rPr>
                <w:b/>
                <w:bCs/>
                <w:sz w:val="16"/>
                <w:szCs w:val="16"/>
                <w:rPrChange w:id="15" w:author="Chabiera Robert" w:date="2020-09-18T11:48:00Z">
                  <w:rPr>
                    <w:b/>
                    <w:bCs/>
                  </w:rPr>
                </w:rPrChange>
              </w:rPr>
              <w:t>STANOWISKO IZ</w:t>
            </w:r>
          </w:p>
        </w:tc>
      </w:tr>
      <w:tr w:rsidR="00DA34B3" w:rsidRPr="00BE455F" w14:paraId="25C4577C" w14:textId="77777777" w:rsidTr="002E6344">
        <w:trPr>
          <w:trHeight w:val="20"/>
        </w:trPr>
        <w:tc>
          <w:tcPr>
            <w:tcW w:w="461" w:type="dxa"/>
            <w:vAlign w:val="center"/>
          </w:tcPr>
          <w:p w14:paraId="2C514D0F" w14:textId="77777777" w:rsidR="005F7A78" w:rsidRPr="00BE455F" w:rsidRDefault="005F7A78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77" w:type="dxa"/>
            <w:vAlign w:val="center"/>
          </w:tcPr>
          <w:p w14:paraId="46061536" w14:textId="77777777" w:rsidR="005F7A78" w:rsidRPr="002E6344" w:rsidRDefault="002E6344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709" w:type="dxa"/>
            <w:noWrap/>
            <w:vAlign w:val="center"/>
          </w:tcPr>
          <w:p w14:paraId="72688D82" w14:textId="77777777" w:rsidR="005F7A78" w:rsidRPr="002E6344" w:rsidRDefault="002E6344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24.08.2020</w:t>
            </w:r>
          </w:p>
        </w:tc>
        <w:tc>
          <w:tcPr>
            <w:tcW w:w="1559" w:type="dxa"/>
            <w:vAlign w:val="center"/>
          </w:tcPr>
          <w:p w14:paraId="3009ACB6" w14:textId="77777777" w:rsidR="005F7A78" w:rsidRPr="002E6344" w:rsidRDefault="009243CF" w:rsidP="00DA34B3">
            <w:pPr>
              <w:rPr>
                <w:rFonts w:ascii="Arial" w:hAnsi="Arial" w:cs="Arial"/>
                <w:sz w:val="16"/>
                <w:szCs w:val="16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7E339EF3" w14:textId="77777777" w:rsidR="005F7A78" w:rsidRPr="002E6344" w:rsidRDefault="002E6344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Tabela 1</w:t>
            </w:r>
          </w:p>
        </w:tc>
        <w:tc>
          <w:tcPr>
            <w:tcW w:w="4803" w:type="dxa"/>
            <w:vAlign w:val="center"/>
          </w:tcPr>
          <w:p w14:paraId="1D65D281" w14:textId="77777777" w:rsidR="00FF1A54" w:rsidRPr="00FF1A54" w:rsidRDefault="00FF1A54" w:rsidP="00FF1A54">
            <w:pPr>
              <w:spacing w:before="120"/>
              <w:jc w:val="both"/>
              <w:rPr>
                <w:ins w:id="16" w:author="Chabiera Robert" w:date="2020-09-18T12:05:00Z"/>
                <w:rFonts w:ascii="Calibri" w:eastAsia="Calibri" w:hAnsi="Calibri" w:cs="Calibri"/>
                <w:color w:val="000000"/>
                <w:sz w:val="20"/>
                <w:szCs w:val="20"/>
                <w:lang w:eastAsia="pl-PL" w:bidi="pl-PL"/>
              </w:rPr>
            </w:pPr>
            <w:ins w:id="17" w:author="Chabiera Robert" w:date="2020-09-18T12:05:00Z">
              <w:r w:rsidRPr="00FF1A54">
                <w:rPr>
                  <w:rFonts w:ascii="Calibri" w:eastAsia="Calibri" w:hAnsi="Calibri" w:cs="Calibri"/>
                  <w:color w:val="000000"/>
                  <w:sz w:val="20"/>
                  <w:szCs w:val="20"/>
                  <w:lang w:eastAsia="pl-PL" w:bidi="pl-PL"/>
                </w:rPr>
                <w:t>- budowa zapleczy utrzymaniowo-naprawczych (w tym stacji przeładunkowych – typu „towary na tory”).</w:t>
              </w:r>
            </w:ins>
          </w:p>
          <w:p w14:paraId="66496D03" w14:textId="77777777" w:rsidR="00B23A0B" w:rsidRPr="002E6344" w:rsidRDefault="00B23A0B" w:rsidP="00FF1A54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14:paraId="29E7F73D" w14:textId="77777777" w:rsidR="005F7A78" w:rsidRPr="002E6344" w:rsidRDefault="005F7A78" w:rsidP="00DA34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4304AF42" w14:textId="2E0DEAB4" w:rsidR="008905C6" w:rsidRPr="00C0516D" w:rsidRDefault="006E40E6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Uwagi n</w:t>
            </w:r>
            <w:r w:rsidR="009745E3">
              <w:rPr>
                <w:rFonts w:ascii="Arial" w:hAnsi="Arial" w:cs="Arial"/>
                <w:bCs/>
                <w:sz w:val="16"/>
                <w:szCs w:val="16"/>
              </w:rPr>
              <w:t xml:space="preserve">ie uwzględniono. </w:t>
            </w:r>
            <w:r w:rsidR="00C0516D">
              <w:rPr>
                <w:rFonts w:ascii="Arial" w:hAnsi="Arial" w:cs="Arial"/>
                <w:bCs/>
                <w:sz w:val="16"/>
                <w:szCs w:val="16"/>
              </w:rPr>
              <w:t>Przewóz towarów</w:t>
            </w:r>
            <w:r w:rsidR="00C0516D" w:rsidRPr="00C0516D">
              <w:rPr>
                <w:rFonts w:ascii="Arial" w:hAnsi="Arial" w:cs="Arial"/>
                <w:bCs/>
                <w:sz w:val="16"/>
                <w:szCs w:val="16"/>
              </w:rPr>
              <w:t xml:space="preserve"> nie jest</w:t>
            </w:r>
            <w:r w:rsidR="00C0516D">
              <w:rPr>
                <w:rFonts w:ascii="Arial" w:hAnsi="Arial" w:cs="Arial"/>
                <w:bCs/>
                <w:sz w:val="16"/>
                <w:szCs w:val="16"/>
              </w:rPr>
              <w:t xml:space="preserve"> obszarem </w:t>
            </w:r>
            <w:r w:rsidR="00C0516D" w:rsidRPr="00C0516D">
              <w:rPr>
                <w:rFonts w:ascii="Arial" w:hAnsi="Arial" w:cs="Arial"/>
                <w:bCs/>
                <w:sz w:val="16"/>
                <w:szCs w:val="16"/>
              </w:rPr>
              <w:t>działalności Kolei Mazowieckich.</w:t>
            </w:r>
            <w:r w:rsidR="00C0516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0516D" w:rsidRPr="00C0516D">
              <w:rPr>
                <w:rFonts w:ascii="Arial" w:hAnsi="Arial" w:cs="Arial"/>
                <w:bCs/>
                <w:sz w:val="16"/>
                <w:szCs w:val="16"/>
              </w:rPr>
              <w:t>. W ramach rozwoju publicznego transportu zbiorowego nieidentyfikuje się zlecienia Opertaorom PZT przewożenia ładunków.</w:t>
            </w:r>
          </w:p>
        </w:tc>
      </w:tr>
      <w:tr w:rsidR="00DA34B3" w:rsidRPr="00BE455F" w14:paraId="5DBCA4C3" w14:textId="77777777" w:rsidTr="000422A3">
        <w:trPr>
          <w:trHeight w:val="20"/>
        </w:trPr>
        <w:tc>
          <w:tcPr>
            <w:tcW w:w="461" w:type="dxa"/>
            <w:vAlign w:val="center"/>
          </w:tcPr>
          <w:p w14:paraId="785D0816" w14:textId="77777777" w:rsidR="001C36F5" w:rsidRDefault="001C36F5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377" w:type="dxa"/>
            <w:vAlign w:val="center"/>
          </w:tcPr>
          <w:p w14:paraId="240C1E3E" w14:textId="753B1E8B" w:rsidR="001C36F5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709" w:type="dxa"/>
            <w:noWrap/>
            <w:vAlign w:val="center"/>
          </w:tcPr>
          <w:p w14:paraId="7FF0F9E0" w14:textId="73C3F178" w:rsidR="001C36F5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24.08.2020</w:t>
            </w:r>
          </w:p>
        </w:tc>
        <w:tc>
          <w:tcPr>
            <w:tcW w:w="1559" w:type="dxa"/>
            <w:vAlign w:val="center"/>
          </w:tcPr>
          <w:p w14:paraId="5AAEFFE8" w14:textId="77777777" w:rsidR="001C36F5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069C591A" w14:textId="77777777" w:rsidR="001C36F5" w:rsidRPr="002E6344" w:rsidRDefault="00E94C86" w:rsidP="00E94C86">
            <w:pPr>
              <w:spacing w:before="240" w:after="240"/>
              <w:rPr>
                <w:rFonts w:ascii="Arial" w:hAnsi="Arial" w:cs="Arial"/>
                <w:bCs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3712EA8D" w14:textId="77777777" w:rsidR="00FF1A54" w:rsidRPr="00FF1A54" w:rsidRDefault="00FF1A54" w:rsidP="00FF1A54">
            <w:pPr>
              <w:spacing w:before="120"/>
              <w:jc w:val="both"/>
              <w:rPr>
                <w:ins w:id="18" w:author="Chabiera Robert" w:date="2020-09-18T12:05:00Z"/>
                <w:rFonts w:ascii="Calibri" w:eastAsia="Calibri" w:hAnsi="Calibri" w:cs="Calibri"/>
                <w:color w:val="000000"/>
                <w:sz w:val="20"/>
                <w:szCs w:val="20"/>
                <w:lang w:eastAsia="pl-PL" w:bidi="pl-PL"/>
              </w:rPr>
            </w:pPr>
            <w:ins w:id="19" w:author="Chabiera Robert" w:date="2020-09-18T12:05:00Z">
              <w:r w:rsidRPr="00FF1A54">
                <w:rPr>
                  <w:rFonts w:ascii="Calibri" w:eastAsia="Calibri" w:hAnsi="Calibri" w:cs="Calibri"/>
                  <w:color w:val="000000"/>
                  <w:sz w:val="20"/>
                  <w:szCs w:val="20"/>
                  <w:lang w:eastAsia="pl-PL" w:bidi="pl-PL"/>
                </w:rPr>
                <w:t>- budowa zapleczy utrzymaniowo-naprawczych (w tym stacji przeładunkowych – typu „towary na tory”).</w:t>
              </w:r>
            </w:ins>
          </w:p>
          <w:p w14:paraId="6BBCEE39" w14:textId="77777777" w:rsidR="001C36F5" w:rsidRPr="002E6344" w:rsidRDefault="001C36F5" w:rsidP="00DA34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14:paraId="4A0BFA17" w14:textId="77777777" w:rsidR="001C36F5" w:rsidRPr="002E6344" w:rsidRDefault="001C36F5" w:rsidP="00DA34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shd w:val="clear" w:color="auto" w:fill="auto"/>
            <w:vAlign w:val="center"/>
          </w:tcPr>
          <w:p w14:paraId="48862816" w14:textId="77777777" w:rsidR="001C36F5" w:rsidRPr="002E6344" w:rsidRDefault="00FF1A54" w:rsidP="00DA34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ins w:id="20" w:author="Chabiera Robert" w:date="2020-09-18T12:05:00Z">
              <w:r w:rsidRPr="000422A3">
                <w:rPr>
                  <w:rFonts w:ascii="Arial" w:hAnsi="Arial" w:cs="Arial"/>
                  <w:b/>
                  <w:bCs/>
                  <w:sz w:val="16"/>
                  <w:szCs w:val="16"/>
                </w:rPr>
                <w:t>j.w.</w:t>
              </w:r>
            </w:ins>
          </w:p>
        </w:tc>
      </w:tr>
      <w:tr w:rsidR="00DA34B3" w:rsidRPr="00BE455F" w14:paraId="554F749C" w14:textId="77777777" w:rsidTr="002E6344">
        <w:trPr>
          <w:trHeight w:val="20"/>
        </w:trPr>
        <w:tc>
          <w:tcPr>
            <w:tcW w:w="461" w:type="dxa"/>
            <w:vAlign w:val="center"/>
          </w:tcPr>
          <w:p w14:paraId="2909C5B3" w14:textId="77777777" w:rsidR="001C36F5" w:rsidRDefault="001C36F5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7" w:type="dxa"/>
            <w:vAlign w:val="center"/>
          </w:tcPr>
          <w:p w14:paraId="76F23D57" w14:textId="780FA38B" w:rsidR="001C36F5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 xml:space="preserve">(iii) Rozwój zrównoważonej, inteligentnej i intermodalnej mobilności </w:t>
            </w:r>
            <w:r w:rsidRPr="002E6344">
              <w:rPr>
                <w:rFonts w:ascii="Arial" w:hAnsi="Arial" w:cs="Arial"/>
                <w:bCs/>
                <w:sz w:val="16"/>
                <w:szCs w:val="16"/>
              </w:rPr>
              <w:lastRenderedPageBreak/>
              <w:t>odpornej na zmianę klimatu na szczeblu krajowym, regionalnym i lokalnym, w tym poprawa dostępu do sieci TEN-T i mobilności transgranicznej</w:t>
            </w:r>
          </w:p>
        </w:tc>
        <w:tc>
          <w:tcPr>
            <w:tcW w:w="709" w:type="dxa"/>
            <w:noWrap/>
            <w:vAlign w:val="center"/>
          </w:tcPr>
          <w:p w14:paraId="4628203A" w14:textId="3F136FB2" w:rsidR="001C36F5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lastRenderedPageBreak/>
              <w:t>24.08.2020</w:t>
            </w:r>
          </w:p>
        </w:tc>
        <w:tc>
          <w:tcPr>
            <w:tcW w:w="1559" w:type="dxa"/>
            <w:vAlign w:val="center"/>
          </w:tcPr>
          <w:p w14:paraId="0C692106" w14:textId="77777777" w:rsidR="001C36F5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38248F63" w14:textId="5F89E9B5" w:rsidR="001C36F5" w:rsidRPr="002E6344" w:rsidRDefault="000422A3" w:rsidP="00DA34B3">
            <w:pPr>
              <w:rPr>
                <w:rFonts w:ascii="Arial" w:hAnsi="Arial" w:cs="Arial"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6D9DA93F" w14:textId="77777777" w:rsidR="00E94C86" w:rsidRPr="00E94C86" w:rsidRDefault="00E94C86" w:rsidP="00E94C86">
            <w:pPr>
              <w:spacing w:before="120"/>
              <w:jc w:val="both"/>
              <w:rPr>
                <w:ins w:id="21" w:author="Chabiera Robert" w:date="2020-09-18T12:13:00Z"/>
                <w:rFonts w:ascii="Calibri" w:eastAsia="Calibri" w:hAnsi="Calibri" w:cs="Calibri"/>
                <w:sz w:val="20"/>
                <w:szCs w:val="20"/>
                <w:lang w:eastAsia="pl-PL" w:bidi="pl-PL"/>
              </w:rPr>
            </w:pPr>
            <w:ins w:id="22" w:author="Chabiera Robert" w:date="2020-09-18T12:13:00Z">
              <w:r w:rsidRPr="00E94C86"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t xml:space="preserve">Modernizacja linii o znaczeniu loalnym i regionalnym powinna zapewnić zachowanie obiektów inżynieryjnych o charakterze obiektów zabytkowych. Mogą one </w:t>
              </w:r>
              <w:r w:rsidRPr="00E94C86"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lastRenderedPageBreak/>
                <w:t xml:space="preserve">stanowić elementy tras turystyczno-krajobrazowych poprawiających walory turystyczne </w:t>
              </w:r>
              <w:r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t>województwa maz</w:t>
              </w:r>
              <w:r w:rsidRPr="00E94C86"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t xml:space="preserve">owieckiego. </w:t>
              </w:r>
            </w:ins>
          </w:p>
          <w:p w14:paraId="5472BF63" w14:textId="77777777" w:rsidR="001C36F5" w:rsidRPr="002E6344" w:rsidRDefault="001C36F5" w:rsidP="00DA34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14:paraId="51250936" w14:textId="77777777" w:rsidR="001C36F5" w:rsidRPr="002E6344" w:rsidRDefault="001C36F5" w:rsidP="00DA34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14DF4B10" w14:textId="77777777" w:rsidR="001C36F5" w:rsidRPr="00A0669D" w:rsidRDefault="00A0669D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Uwzględniono. </w:t>
            </w:r>
            <w:r w:rsidRPr="00A0669D">
              <w:rPr>
                <w:rFonts w:ascii="Arial" w:hAnsi="Arial" w:cs="Arial"/>
                <w:bCs/>
                <w:sz w:val="16"/>
                <w:szCs w:val="16"/>
              </w:rPr>
              <w:t xml:space="preserve">Koniecznosć zachowania obiektów inżynieryjnych o </w:t>
            </w:r>
            <w:r w:rsidRPr="00A0669D">
              <w:rPr>
                <w:rFonts w:ascii="Arial" w:hAnsi="Arial" w:cs="Arial"/>
                <w:bCs/>
                <w:sz w:val="16"/>
                <w:szCs w:val="16"/>
              </w:rPr>
              <w:lastRenderedPageBreak/>
              <w:t>charakterze obiektów zabytkowych może wynikać z decyzji konserwatora zabytków.</w:t>
            </w:r>
          </w:p>
        </w:tc>
      </w:tr>
      <w:tr w:rsidR="00DA34B3" w:rsidRPr="00BE455F" w14:paraId="5EBE2B82" w14:textId="77777777" w:rsidTr="002E6344">
        <w:trPr>
          <w:trHeight w:val="20"/>
        </w:trPr>
        <w:tc>
          <w:tcPr>
            <w:tcW w:w="461" w:type="dxa"/>
            <w:vAlign w:val="center"/>
          </w:tcPr>
          <w:p w14:paraId="64396FAB" w14:textId="77777777" w:rsidR="00D46E09" w:rsidRDefault="00D46E09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1377" w:type="dxa"/>
            <w:vAlign w:val="center"/>
          </w:tcPr>
          <w:p w14:paraId="0A7DDBA6" w14:textId="0B01FED0" w:rsidR="00D46E09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(iii) Rozwój zrównoważonej, inteligentnej i intermodalnej mobilności odpornej na zmianę klimatu na szczeblu krajowym, regionalnym i lokalnym, w tym poprawa dostępu do sieci TEN-T i mobilności transgranicznej</w:t>
            </w:r>
          </w:p>
        </w:tc>
        <w:tc>
          <w:tcPr>
            <w:tcW w:w="709" w:type="dxa"/>
            <w:noWrap/>
            <w:vAlign w:val="center"/>
          </w:tcPr>
          <w:p w14:paraId="196031B2" w14:textId="16D07D93" w:rsidR="00D46E09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24.08.2020</w:t>
            </w:r>
          </w:p>
        </w:tc>
        <w:tc>
          <w:tcPr>
            <w:tcW w:w="1559" w:type="dxa"/>
            <w:vAlign w:val="center"/>
          </w:tcPr>
          <w:p w14:paraId="1A5F2A98" w14:textId="77777777" w:rsidR="00D46E09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4FF1D425" w14:textId="48D79B25" w:rsidR="00D46E09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0B6481DC" w14:textId="31F74340" w:rsidR="00A0669D" w:rsidRPr="00A0669D" w:rsidRDefault="00A0669D" w:rsidP="00A0669D">
            <w:pPr>
              <w:spacing w:before="120"/>
              <w:jc w:val="both"/>
              <w:rPr>
                <w:ins w:id="23" w:author="Chabiera Robert" w:date="2020-09-18T12:19:00Z"/>
                <w:rFonts w:ascii="Calibri" w:eastAsia="Calibri" w:hAnsi="Calibri" w:cs="Calibri"/>
                <w:sz w:val="20"/>
                <w:szCs w:val="20"/>
                <w:lang w:eastAsia="pl-PL" w:bidi="pl-PL"/>
              </w:rPr>
            </w:pPr>
            <w:ins w:id="24" w:author="Chabiera Robert" w:date="2020-09-18T12:19:00Z">
              <w:r w:rsidRPr="00A0669D"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t>Za</w:t>
              </w:r>
            </w:ins>
            <w:r w:rsidR="000422A3">
              <w:rPr>
                <w:rFonts w:ascii="Calibri" w:eastAsia="Calibri" w:hAnsi="Calibri" w:cs="Calibri"/>
                <w:sz w:val="20"/>
                <w:szCs w:val="20"/>
                <w:lang w:eastAsia="pl-PL" w:bidi="pl-PL"/>
              </w:rPr>
              <w:t>k</w:t>
            </w:r>
            <w:ins w:id="25" w:author="Chabiera Robert" w:date="2020-09-18T12:19:00Z">
              <w:r w:rsidRPr="00A0669D">
                <w:rPr>
                  <w:rFonts w:ascii="Calibri" w:eastAsia="Calibri" w:hAnsi="Calibri" w:cs="Calibri"/>
                  <w:sz w:val="20"/>
                  <w:szCs w:val="20"/>
                  <w:lang w:eastAsia="pl-PL" w:bidi="pl-PL"/>
                </w:rPr>
                <w:t>up taboru dostosowanego do potrzeb osób starszych i niepełnosprawnych oraz dostosowanie (w tym właściwe oznakowanie) dworców i stacji kolejowych wpisują się także w priorytety dotyczące poprawy dostępności infrastruktury transportowej.</w:t>
              </w:r>
            </w:ins>
          </w:p>
          <w:p w14:paraId="29D69669" w14:textId="77777777" w:rsidR="00D46E09" w:rsidRPr="002E6344" w:rsidRDefault="00D46E09" w:rsidP="00DA34B3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14:paraId="28550A8B" w14:textId="77777777" w:rsidR="00D46E09" w:rsidRPr="002E6344" w:rsidRDefault="00D46E09" w:rsidP="00DA34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61824C83" w14:textId="40112BE8" w:rsidR="008905C6" w:rsidRPr="009C27DC" w:rsidRDefault="006E40E6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Uwagi n</w:t>
            </w:r>
            <w:r w:rsidR="009C27DC" w:rsidRPr="009C27DC">
              <w:rPr>
                <w:rFonts w:ascii="Arial" w:hAnsi="Arial" w:cs="Arial"/>
                <w:bCs/>
                <w:sz w:val="16"/>
                <w:szCs w:val="16"/>
              </w:rPr>
              <w:t>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9C27DC" w:rsidRPr="009C27DC">
              <w:rPr>
                <w:rFonts w:ascii="Arial" w:hAnsi="Arial" w:cs="Arial"/>
                <w:bCs/>
                <w:sz w:val="16"/>
                <w:szCs w:val="16"/>
              </w:rPr>
              <w:t>uwzględnione. Wszelkie finansowane z funduszy, inwestycje transportowe, budynki czy technologie powinny być dostępne dla osób z niepełnosprawnością.</w:t>
            </w:r>
          </w:p>
        </w:tc>
      </w:tr>
      <w:tr w:rsidR="00DA34B3" w:rsidRPr="00BE455F" w14:paraId="3DE97E9A" w14:textId="77777777" w:rsidTr="002E6344">
        <w:trPr>
          <w:trHeight w:val="20"/>
        </w:trPr>
        <w:tc>
          <w:tcPr>
            <w:tcW w:w="461" w:type="dxa"/>
            <w:vAlign w:val="center"/>
          </w:tcPr>
          <w:p w14:paraId="409805F9" w14:textId="77777777" w:rsidR="00910DE4" w:rsidRDefault="00910DE4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77" w:type="dxa"/>
            <w:vAlign w:val="center"/>
          </w:tcPr>
          <w:p w14:paraId="232A02F1" w14:textId="77777777" w:rsidR="00910DE4" w:rsidRPr="002E6344" w:rsidRDefault="00477118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77118">
              <w:rPr>
                <w:rFonts w:ascii="Arial" w:eastAsia="Times New Roman" w:hAnsi="Arial" w:cs="Arial"/>
                <w:noProof/>
                <w:sz w:val="18"/>
                <w:szCs w:val="18"/>
                <w:lang w:eastAsia="pl-PL" w:bidi="pl-PL"/>
              </w:rPr>
              <w:t>(ii) Rozwój zrównoważonej, inteligentnej, bezpiecznej i intermodalnej sieci TEN-T odpornej na zmianę klimatu</w:t>
            </w:r>
          </w:p>
        </w:tc>
        <w:tc>
          <w:tcPr>
            <w:tcW w:w="709" w:type="dxa"/>
            <w:noWrap/>
            <w:vAlign w:val="center"/>
          </w:tcPr>
          <w:p w14:paraId="1DBF9718" w14:textId="77777777" w:rsidR="00910DE4" w:rsidRPr="002E6344" w:rsidRDefault="00477118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t>24.08.2020</w:t>
            </w:r>
          </w:p>
        </w:tc>
        <w:tc>
          <w:tcPr>
            <w:tcW w:w="1559" w:type="dxa"/>
            <w:vAlign w:val="center"/>
          </w:tcPr>
          <w:p w14:paraId="5A142864" w14:textId="77777777" w:rsidR="00910DE4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525E78C4" w14:textId="77777777" w:rsidR="00910DE4" w:rsidRPr="002E6344" w:rsidRDefault="00FC38D5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0D4BDB63" w14:textId="77777777" w:rsidR="00FC38D5" w:rsidRPr="000422A3" w:rsidRDefault="00FC38D5" w:rsidP="00DA34B3">
            <w:pPr>
              <w:pStyle w:val="Tekstkomentarza"/>
              <w:rPr>
                <w:rFonts w:cstheme="minorHAnsi"/>
                <w:bCs/>
                <w:color w:val="FF0000"/>
              </w:rPr>
            </w:pPr>
            <w:r w:rsidRPr="000422A3">
              <w:rPr>
                <w:rFonts w:cstheme="minorHAnsi"/>
                <w:bCs/>
                <w:color w:val="FF0000"/>
              </w:rPr>
              <w:t>Dodanie zapisu</w:t>
            </w:r>
          </w:p>
          <w:p w14:paraId="322C12D2" w14:textId="77777777" w:rsidR="00910DE4" w:rsidRPr="000422A3" w:rsidRDefault="00FC38D5" w:rsidP="00DA34B3">
            <w:pPr>
              <w:pStyle w:val="Tekstkomentarza"/>
              <w:rPr>
                <w:rFonts w:cstheme="minorHAnsi"/>
                <w:bCs/>
              </w:rPr>
            </w:pPr>
            <w:r w:rsidRPr="000422A3">
              <w:rPr>
                <w:rFonts w:cstheme="minorHAnsi"/>
                <w:bCs/>
                <w:color w:val="FF0000"/>
              </w:rPr>
              <w:t xml:space="preserve">• poprawa dostępności infrastruktury transportowej dla osób starszych i niepełnosprawnych  </w:t>
            </w:r>
          </w:p>
        </w:tc>
        <w:tc>
          <w:tcPr>
            <w:tcW w:w="2124" w:type="dxa"/>
            <w:vAlign w:val="center"/>
          </w:tcPr>
          <w:p w14:paraId="5FDAE26C" w14:textId="77777777" w:rsidR="00910DE4" w:rsidRPr="002E6344" w:rsidRDefault="00910DE4" w:rsidP="00DA34B3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6B2D24CB" w14:textId="77777777" w:rsidR="00910DE4" w:rsidRPr="00FC38D5" w:rsidRDefault="00FC38D5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Nie uwzględniono. </w:t>
            </w:r>
            <w:r w:rsidRPr="00FC38D5">
              <w:rPr>
                <w:rFonts w:ascii="Arial" w:hAnsi="Arial" w:cs="Arial"/>
                <w:bCs/>
                <w:sz w:val="16"/>
                <w:szCs w:val="16"/>
              </w:rPr>
              <w:t>W trakcie realizacji inwestycji, w ramach obowiązujących przepisów, zawsze stosuje rozwiązania niedyskryminujące żadnej grupy społeczne.</w:t>
            </w:r>
          </w:p>
        </w:tc>
      </w:tr>
      <w:tr w:rsidR="00DA34B3" w:rsidRPr="00BE455F" w14:paraId="30B39B92" w14:textId="77777777" w:rsidTr="002E6344">
        <w:trPr>
          <w:trHeight w:val="20"/>
        </w:trPr>
        <w:tc>
          <w:tcPr>
            <w:tcW w:w="461" w:type="dxa"/>
            <w:vAlign w:val="center"/>
          </w:tcPr>
          <w:p w14:paraId="41AAA15A" w14:textId="77777777" w:rsidR="00910DE4" w:rsidRDefault="00910DE4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7" w:type="dxa"/>
            <w:vAlign w:val="center"/>
          </w:tcPr>
          <w:p w14:paraId="49FCD781" w14:textId="0661621B" w:rsidR="00910DE4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77118">
              <w:rPr>
                <w:rFonts w:ascii="Arial" w:eastAsia="Times New Roman" w:hAnsi="Arial" w:cs="Arial"/>
                <w:noProof/>
                <w:sz w:val="18"/>
                <w:szCs w:val="18"/>
                <w:lang w:eastAsia="pl-PL" w:bidi="pl-PL"/>
              </w:rPr>
              <w:t xml:space="preserve">ii) Rozwój zrównoważonej, inteligentnej, bezpiecznej i intermodalnej sieci TEN-T odpornej na </w:t>
            </w:r>
            <w:r w:rsidRPr="00477118">
              <w:rPr>
                <w:rFonts w:ascii="Arial" w:eastAsia="Times New Roman" w:hAnsi="Arial" w:cs="Arial"/>
                <w:noProof/>
                <w:sz w:val="18"/>
                <w:szCs w:val="18"/>
                <w:lang w:eastAsia="pl-PL" w:bidi="pl-PL"/>
              </w:rPr>
              <w:lastRenderedPageBreak/>
              <w:t>zmianę klimatu</w:t>
            </w:r>
          </w:p>
        </w:tc>
        <w:tc>
          <w:tcPr>
            <w:tcW w:w="709" w:type="dxa"/>
            <w:noWrap/>
            <w:vAlign w:val="center"/>
          </w:tcPr>
          <w:p w14:paraId="03E45997" w14:textId="65E4D51C" w:rsidR="00910DE4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E6344">
              <w:rPr>
                <w:rFonts w:ascii="Arial" w:hAnsi="Arial" w:cs="Arial"/>
                <w:bCs/>
                <w:sz w:val="16"/>
                <w:szCs w:val="16"/>
              </w:rPr>
              <w:lastRenderedPageBreak/>
              <w:t>24.08.2020</w:t>
            </w:r>
          </w:p>
        </w:tc>
        <w:tc>
          <w:tcPr>
            <w:tcW w:w="1559" w:type="dxa"/>
            <w:vAlign w:val="center"/>
          </w:tcPr>
          <w:p w14:paraId="6A4DB4A5" w14:textId="77777777" w:rsidR="00910DE4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42180006" w14:textId="77777777" w:rsidR="00910DE4" w:rsidRPr="002E6344" w:rsidRDefault="003B345C" w:rsidP="00DA34B3">
            <w:pPr>
              <w:rPr>
                <w:rFonts w:ascii="Arial" w:hAnsi="Arial" w:cs="Arial"/>
                <w:i/>
                <w:noProof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2DC5B71B" w14:textId="77777777" w:rsidR="00910DE4" w:rsidRPr="000422A3" w:rsidRDefault="003B345C" w:rsidP="00DA34B3">
            <w:pPr>
              <w:pStyle w:val="Tekstkomentarza"/>
              <w:rPr>
                <w:rStyle w:val="Odwoaniedokomentarza"/>
                <w:rFonts w:cstheme="minorHAnsi"/>
                <w:sz w:val="20"/>
                <w:szCs w:val="20"/>
              </w:rPr>
            </w:pPr>
            <w:r w:rsidRPr="000422A3">
              <w:rPr>
                <w:rStyle w:val="Odwoaniedokomentarza"/>
                <w:rFonts w:cstheme="minorHAnsi"/>
                <w:color w:val="FF0000"/>
                <w:sz w:val="20"/>
                <w:szCs w:val="20"/>
              </w:rPr>
              <w:t>Bezpośrednie połaczenie z przejściami granicznymi chyba nie dotyczy woj. mazowieckiego</w:t>
            </w:r>
          </w:p>
        </w:tc>
        <w:tc>
          <w:tcPr>
            <w:tcW w:w="2124" w:type="dxa"/>
            <w:vAlign w:val="center"/>
          </w:tcPr>
          <w:p w14:paraId="150E40E2" w14:textId="77777777" w:rsidR="00910DE4" w:rsidRPr="002E6344" w:rsidRDefault="00910DE4" w:rsidP="00DA34B3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5EDBC8CF" w14:textId="77777777" w:rsidR="00910DE4" w:rsidRPr="003B345C" w:rsidRDefault="003B345C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345C">
              <w:rPr>
                <w:rFonts w:ascii="Arial" w:hAnsi="Arial" w:cs="Arial"/>
                <w:bCs/>
                <w:sz w:val="16"/>
                <w:szCs w:val="16"/>
              </w:rPr>
              <w:t>Wynika z zapisów Kontraktu Terytorialnego 2014-2020. Jeżeli takie zapisy będą w Kontrakcie programowym, uzasadnione będzie zachowanie takich zapisów w RPO</w:t>
            </w:r>
          </w:p>
        </w:tc>
      </w:tr>
      <w:tr w:rsidR="00DA34B3" w:rsidRPr="00BE455F" w14:paraId="53691C8B" w14:textId="77777777" w:rsidTr="002E6344">
        <w:trPr>
          <w:trHeight w:val="20"/>
        </w:trPr>
        <w:tc>
          <w:tcPr>
            <w:tcW w:w="461" w:type="dxa"/>
            <w:vAlign w:val="center"/>
          </w:tcPr>
          <w:p w14:paraId="7563F8DE" w14:textId="77777777" w:rsidR="00A07948" w:rsidRDefault="00A07948" w:rsidP="00DA34B3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77" w:type="dxa"/>
            <w:vAlign w:val="center"/>
          </w:tcPr>
          <w:p w14:paraId="174F4BC5" w14:textId="60FD5DDA" w:rsidR="00A07948" w:rsidRPr="002E6344" w:rsidRDefault="000422A3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77118">
              <w:rPr>
                <w:rFonts w:ascii="Arial" w:eastAsia="Times New Roman" w:hAnsi="Arial" w:cs="Arial"/>
                <w:noProof/>
                <w:sz w:val="18"/>
                <w:szCs w:val="18"/>
                <w:lang w:eastAsia="pl-PL" w:bidi="pl-PL"/>
              </w:rPr>
              <w:t>ii) Rozwój zrównoważonej, inteligentnej, bezpiecznej i intermodalnej sieci TEN-T odpornej na zmianę klimatu</w:t>
            </w:r>
          </w:p>
        </w:tc>
        <w:tc>
          <w:tcPr>
            <w:tcW w:w="709" w:type="dxa"/>
            <w:noWrap/>
            <w:vAlign w:val="center"/>
          </w:tcPr>
          <w:p w14:paraId="581A866D" w14:textId="77777777" w:rsidR="00A07948" w:rsidRPr="002E6344" w:rsidRDefault="00A07948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CA3F6D7" w14:textId="77777777" w:rsidR="00A07948" w:rsidRPr="002E6344" w:rsidRDefault="00477118" w:rsidP="00DA34B3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  <w:r w:rsidRPr="002E6344">
              <w:rPr>
                <w:rFonts w:ascii="Arial" w:hAnsi="Arial" w:cs="Arial"/>
                <w:sz w:val="16"/>
                <w:szCs w:val="16"/>
              </w:rPr>
              <w:t>Instytut Badawczy Dróg i Mostów</w:t>
            </w:r>
          </w:p>
        </w:tc>
        <w:tc>
          <w:tcPr>
            <w:tcW w:w="1276" w:type="dxa"/>
            <w:vAlign w:val="center"/>
          </w:tcPr>
          <w:p w14:paraId="09415786" w14:textId="77777777" w:rsidR="00A07948" w:rsidRPr="002E6344" w:rsidRDefault="003B345C" w:rsidP="00DA34B3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E94C86">
              <w:rPr>
                <w:rFonts w:ascii="Arial" w:hAnsi="Arial" w:cs="Arial"/>
                <w:bCs/>
                <w:sz w:val="16"/>
                <w:szCs w:val="16"/>
              </w:rPr>
              <w:t>2.1.1.1 Interwencje w ramach funduszy</w:t>
            </w:r>
          </w:p>
        </w:tc>
        <w:tc>
          <w:tcPr>
            <w:tcW w:w="4803" w:type="dxa"/>
            <w:vAlign w:val="center"/>
          </w:tcPr>
          <w:p w14:paraId="2AC752BF" w14:textId="77777777" w:rsidR="00A07948" w:rsidRPr="003B345C" w:rsidRDefault="003B345C" w:rsidP="00DA34B3">
            <w:pPr>
              <w:pStyle w:val="Tekstkomentarza"/>
              <w:rPr>
                <w:rStyle w:val="Odwoaniedokomentarza"/>
                <w:rFonts w:ascii="Arial" w:hAnsi="Arial" w:cs="Arial"/>
                <w:color w:val="FF0000"/>
              </w:rPr>
            </w:pPr>
            <w:r w:rsidRPr="003B345C">
              <w:rPr>
                <w:rStyle w:val="Odwoaniedokomentarza"/>
                <w:rFonts w:ascii="Arial" w:hAnsi="Arial" w:cs="Arial"/>
                <w:color w:val="FF0000"/>
              </w:rPr>
              <w:t>Dodanie zapisu:</w:t>
            </w:r>
          </w:p>
          <w:p w14:paraId="3BBE4387" w14:textId="77777777" w:rsidR="003B345C" w:rsidRPr="002E6344" w:rsidRDefault="003B345C" w:rsidP="00DA34B3">
            <w:pPr>
              <w:pStyle w:val="Tekstkomentarza"/>
              <w:rPr>
                <w:rStyle w:val="Odwoaniedokomentarza"/>
                <w:rFonts w:ascii="Arial" w:hAnsi="Arial" w:cs="Arial"/>
              </w:rPr>
            </w:pPr>
            <w:r w:rsidRPr="003B345C">
              <w:rPr>
                <w:rStyle w:val="Odwoaniedokomentarza"/>
                <w:rFonts w:ascii="Arial" w:hAnsi="Arial" w:cs="Arial"/>
                <w:color w:val="FF0000"/>
              </w:rPr>
              <w:t xml:space="preserve">-  rozbudowa sieci parkingów P+R zarówno na obrzeżach Warszawy, jak i w małych miejscowościach przy stacjach kolejowych (należy opracować wytyczne/parametry parkingów „stacyjnych”).  </w:t>
            </w:r>
          </w:p>
        </w:tc>
        <w:tc>
          <w:tcPr>
            <w:tcW w:w="2124" w:type="dxa"/>
            <w:vAlign w:val="center"/>
          </w:tcPr>
          <w:p w14:paraId="0D31593A" w14:textId="77777777" w:rsidR="00A07948" w:rsidRPr="002E6344" w:rsidRDefault="00A07948" w:rsidP="00DA34B3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14:paraId="3938CEFA" w14:textId="1C4A94BB" w:rsidR="00A07948" w:rsidRPr="003B345C" w:rsidRDefault="003B345C" w:rsidP="00DA34B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3B345C">
              <w:rPr>
                <w:rFonts w:ascii="Arial" w:hAnsi="Arial" w:cs="Arial"/>
                <w:bCs/>
                <w:sz w:val="16"/>
                <w:szCs w:val="16"/>
              </w:rPr>
              <w:t>Wsparcie przewidziane w CP2</w:t>
            </w:r>
            <w:r w:rsidR="006E40E6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3B345C">
              <w:rPr>
                <w:rFonts w:ascii="Arial" w:hAnsi="Arial" w:cs="Arial"/>
                <w:bCs/>
                <w:sz w:val="16"/>
                <w:szCs w:val="16"/>
              </w:rPr>
              <w:t>Typy projektów Rozwój zrównoważonej multimodalnej mobilności miejskiej –„Parkingi Parkuj i Jedź’’ są realizowane obecnej w perspektywie 14-20</w:t>
            </w:r>
          </w:p>
        </w:tc>
      </w:tr>
    </w:tbl>
    <w:p w14:paraId="45AF6EEE" w14:textId="77777777" w:rsidR="002B3A2B" w:rsidRPr="00BE455F" w:rsidRDefault="001C36F5" w:rsidP="00BE455F">
      <w:r>
        <w:br w:type="textWrapping" w:clear="all"/>
      </w:r>
    </w:p>
    <w:sectPr w:rsidR="002B3A2B" w:rsidRPr="00BE455F" w:rsidSect="001C2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A4F5E" w14:textId="77777777" w:rsidR="002C6416" w:rsidRDefault="002C6416" w:rsidP="00541973">
      <w:pPr>
        <w:spacing w:after="0" w:line="240" w:lineRule="auto"/>
      </w:pPr>
      <w:r>
        <w:separator/>
      </w:r>
    </w:p>
  </w:endnote>
  <w:endnote w:type="continuationSeparator" w:id="0">
    <w:p w14:paraId="72636B0C" w14:textId="77777777" w:rsidR="002C6416" w:rsidRDefault="002C6416" w:rsidP="0054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F6BE9" w14:textId="77777777" w:rsidR="002C6416" w:rsidRDefault="002C6416" w:rsidP="00541973">
      <w:pPr>
        <w:spacing w:after="0" w:line="240" w:lineRule="auto"/>
      </w:pPr>
      <w:r>
        <w:separator/>
      </w:r>
    </w:p>
  </w:footnote>
  <w:footnote w:type="continuationSeparator" w:id="0">
    <w:p w14:paraId="169A017A" w14:textId="77777777" w:rsidR="002C6416" w:rsidRDefault="002C6416" w:rsidP="00541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habiera Robert">
    <w15:presenceInfo w15:providerId="AD" w15:userId="S-1-5-21-3614740060-3577846218-3186316695-101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CE"/>
    <w:rsid w:val="00006823"/>
    <w:rsid w:val="000422A3"/>
    <w:rsid w:val="000470AF"/>
    <w:rsid w:val="000B41F1"/>
    <w:rsid w:val="00185D52"/>
    <w:rsid w:val="001C2609"/>
    <w:rsid w:val="001C36F5"/>
    <w:rsid w:val="001F2D4C"/>
    <w:rsid w:val="002B3A2B"/>
    <w:rsid w:val="002C6416"/>
    <w:rsid w:val="002D3C4D"/>
    <w:rsid w:val="002E6344"/>
    <w:rsid w:val="002F4A02"/>
    <w:rsid w:val="0034382F"/>
    <w:rsid w:val="00346C33"/>
    <w:rsid w:val="00364C3E"/>
    <w:rsid w:val="0036527A"/>
    <w:rsid w:val="00367074"/>
    <w:rsid w:val="003B345C"/>
    <w:rsid w:val="003C134C"/>
    <w:rsid w:val="00477118"/>
    <w:rsid w:val="00541973"/>
    <w:rsid w:val="00577C43"/>
    <w:rsid w:val="00596245"/>
    <w:rsid w:val="005A4CD3"/>
    <w:rsid w:val="005B5BD7"/>
    <w:rsid w:val="005C42EA"/>
    <w:rsid w:val="005F7A78"/>
    <w:rsid w:val="006930BF"/>
    <w:rsid w:val="006950B4"/>
    <w:rsid w:val="006C1C1F"/>
    <w:rsid w:val="006E40E6"/>
    <w:rsid w:val="00755CCE"/>
    <w:rsid w:val="008574FC"/>
    <w:rsid w:val="008905C6"/>
    <w:rsid w:val="00910DE4"/>
    <w:rsid w:val="009243CF"/>
    <w:rsid w:val="00930C82"/>
    <w:rsid w:val="009745E3"/>
    <w:rsid w:val="009C27DC"/>
    <w:rsid w:val="00A0669D"/>
    <w:rsid w:val="00A07948"/>
    <w:rsid w:val="00AD2265"/>
    <w:rsid w:val="00B23A0B"/>
    <w:rsid w:val="00B83E8A"/>
    <w:rsid w:val="00BE455F"/>
    <w:rsid w:val="00C0516D"/>
    <w:rsid w:val="00C72304"/>
    <w:rsid w:val="00C73226"/>
    <w:rsid w:val="00D0410B"/>
    <w:rsid w:val="00D111F0"/>
    <w:rsid w:val="00D2436B"/>
    <w:rsid w:val="00D46E09"/>
    <w:rsid w:val="00D86CA6"/>
    <w:rsid w:val="00D9720E"/>
    <w:rsid w:val="00DA34B3"/>
    <w:rsid w:val="00DC6BAF"/>
    <w:rsid w:val="00E94C86"/>
    <w:rsid w:val="00F2765C"/>
    <w:rsid w:val="00FC38D5"/>
    <w:rsid w:val="00F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0B8C85"/>
  <w15:chartTrackingRefBased/>
  <w15:docId w15:val="{EF0BA4DD-4B5A-48DE-92D6-3CE1759B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006823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1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973"/>
    <w:pPr>
      <w:spacing w:after="200" w:line="240" w:lineRule="auto"/>
    </w:pPr>
    <w:rPr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973"/>
    <w:rPr>
      <w:sz w:val="20"/>
      <w:szCs w:val="20"/>
      <w:lang w:eastAsia="pl-PL" w:bidi="pl-PL"/>
    </w:rPr>
  </w:style>
  <w:style w:type="character" w:styleId="Hipercze">
    <w:name w:val="Hyperlink"/>
    <w:uiPriority w:val="99"/>
    <w:unhideWhenUsed/>
    <w:rsid w:val="001F2D4C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006823"/>
    <w:rPr>
      <w:rFonts w:ascii="Arial" w:eastAsia="Times New Roman" w:hAnsi="Arial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Chabiera Robert</dc:creator>
  <cp:keywords/>
  <dc:description/>
  <cp:lastModifiedBy>Chabiera Robert</cp:lastModifiedBy>
  <cp:revision>19</cp:revision>
  <cp:lastPrinted>2020-09-08T09:10:00Z</cp:lastPrinted>
  <dcterms:created xsi:type="dcterms:W3CDTF">2020-09-07T08:33:00Z</dcterms:created>
  <dcterms:modified xsi:type="dcterms:W3CDTF">2020-12-03T08:16:00Z</dcterms:modified>
</cp:coreProperties>
</file>